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08" w:rsidRDefault="00456408" w:rsidP="00456408">
      <w:pPr>
        <w:rPr>
          <w:rFonts w:hint="eastAsia"/>
        </w:rPr>
      </w:pPr>
    </w:p>
    <w:p w:rsidR="00456408" w:rsidRDefault="00456408" w:rsidP="00456408"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附表一</w:t>
      </w:r>
    </w:p>
    <w:p w:rsidR="00456408" w:rsidRPr="003A23EB" w:rsidRDefault="00456408" w:rsidP="00456408">
      <w:pPr>
        <w:rPr>
          <w:rFonts w:hint="eastAsia"/>
          <w:b/>
          <w:szCs w:val="21"/>
        </w:rPr>
      </w:pPr>
    </w:p>
    <w:p w:rsidR="00456408" w:rsidRPr="00006B60" w:rsidRDefault="00456408" w:rsidP="00456408">
      <w:pPr>
        <w:jc w:val="center"/>
        <w:rPr>
          <w:rFonts w:ascii="黑体" w:eastAsia="黑体" w:hint="eastAsia"/>
          <w:sz w:val="32"/>
          <w:szCs w:val="32"/>
        </w:rPr>
      </w:pPr>
      <w:bookmarkStart w:id="0" w:name="_GoBack"/>
      <w:r w:rsidRPr="00006B60">
        <w:rPr>
          <w:rFonts w:hint="eastAsia"/>
          <w:b/>
          <w:sz w:val="32"/>
          <w:szCs w:val="32"/>
        </w:rPr>
        <w:t>西安交通大学本科生赴国（境）外学习</w:t>
      </w:r>
      <w:r>
        <w:rPr>
          <w:rFonts w:hint="eastAsia"/>
          <w:b/>
          <w:sz w:val="32"/>
          <w:szCs w:val="32"/>
        </w:rPr>
        <w:t>修读</w:t>
      </w:r>
      <w:r w:rsidRPr="00006B60">
        <w:rPr>
          <w:rFonts w:hint="eastAsia"/>
          <w:b/>
          <w:sz w:val="32"/>
          <w:szCs w:val="32"/>
        </w:rPr>
        <w:t>计划表</w:t>
      </w:r>
    </w:p>
    <w:bookmarkEnd w:id="0"/>
    <w:p w:rsidR="00456408" w:rsidRPr="00CD2903" w:rsidRDefault="00456408" w:rsidP="00456408">
      <w:pPr>
        <w:jc w:val="center"/>
        <w:rPr>
          <w:rFonts w:ascii="黑体" w:eastAsia="黑体" w:hint="eastAsia"/>
          <w:sz w:val="24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876"/>
        <w:gridCol w:w="6"/>
        <w:gridCol w:w="1756"/>
        <w:gridCol w:w="609"/>
        <w:gridCol w:w="850"/>
        <w:gridCol w:w="709"/>
        <w:gridCol w:w="1560"/>
        <w:gridCol w:w="992"/>
        <w:gridCol w:w="850"/>
        <w:gridCol w:w="823"/>
      </w:tblGrid>
      <w:tr w:rsidR="00456408" w:rsidTr="00F81678">
        <w:trPr>
          <w:trHeight w:val="624"/>
          <w:jc w:val="center"/>
        </w:trPr>
        <w:tc>
          <w:tcPr>
            <w:tcW w:w="1628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ascii="黑体" w:eastAsia="黑体"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学  号</w:t>
            </w:r>
          </w:p>
        </w:tc>
        <w:tc>
          <w:tcPr>
            <w:tcW w:w="1762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ascii="黑体" w:eastAsia="黑体"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姓  名</w:t>
            </w:r>
          </w:p>
        </w:tc>
        <w:tc>
          <w:tcPr>
            <w:tcW w:w="2269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56408" w:rsidRPr="008A73EA" w:rsidRDefault="00456408" w:rsidP="00F81678">
            <w:pPr>
              <w:jc w:val="center"/>
              <w:rPr>
                <w:rFonts w:ascii="黑体" w:eastAsia="黑体"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性  别</w:t>
            </w:r>
          </w:p>
        </w:tc>
        <w:tc>
          <w:tcPr>
            <w:tcW w:w="1673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624"/>
          <w:jc w:val="center"/>
        </w:trPr>
        <w:tc>
          <w:tcPr>
            <w:tcW w:w="1628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ascii="黑体" w:eastAsia="黑体"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学  院</w:t>
            </w:r>
          </w:p>
        </w:tc>
        <w:tc>
          <w:tcPr>
            <w:tcW w:w="1762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ascii="黑体" w:eastAsia="黑体"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专  业</w:t>
            </w:r>
          </w:p>
        </w:tc>
        <w:tc>
          <w:tcPr>
            <w:tcW w:w="2269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56408" w:rsidRPr="008A73EA" w:rsidRDefault="00456408" w:rsidP="00F81678">
            <w:pPr>
              <w:jc w:val="center"/>
              <w:rPr>
                <w:rFonts w:ascii="黑体" w:eastAsia="黑体"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班  级</w:t>
            </w:r>
          </w:p>
        </w:tc>
        <w:tc>
          <w:tcPr>
            <w:tcW w:w="1673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624"/>
          <w:jc w:val="center"/>
        </w:trPr>
        <w:tc>
          <w:tcPr>
            <w:tcW w:w="1634" w:type="dxa"/>
            <w:gridSpan w:val="3"/>
            <w:vAlign w:val="center"/>
          </w:tcPr>
          <w:p w:rsidR="00456408" w:rsidRPr="008A73EA" w:rsidRDefault="00456408" w:rsidP="00F81678">
            <w:pPr>
              <w:ind w:leftChars="-37" w:left="-78"/>
              <w:jc w:val="center"/>
              <w:rPr>
                <w:rFonts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交流学校名称</w:t>
            </w:r>
            <w:r>
              <w:rPr>
                <w:rFonts w:ascii="黑体" w:eastAsia="黑体" w:hint="eastAsia"/>
                <w:sz w:val="24"/>
              </w:rPr>
              <w:t>及专业</w:t>
            </w:r>
          </w:p>
        </w:tc>
        <w:tc>
          <w:tcPr>
            <w:tcW w:w="3215" w:type="dxa"/>
            <w:gridSpan w:val="3"/>
            <w:vAlign w:val="center"/>
          </w:tcPr>
          <w:p w:rsidR="00456408" w:rsidRPr="008A73EA" w:rsidRDefault="00456408" w:rsidP="00F8167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456408" w:rsidRPr="008A73EA" w:rsidRDefault="00456408" w:rsidP="00F81678">
            <w:pPr>
              <w:jc w:val="center"/>
              <w:rPr>
                <w:rFonts w:ascii="黑体" w:eastAsia="黑体" w:hint="eastAsia"/>
                <w:sz w:val="24"/>
              </w:rPr>
            </w:pPr>
            <w:r w:rsidRPr="008A73EA">
              <w:rPr>
                <w:rFonts w:ascii="黑体" w:eastAsia="黑体" w:hint="eastAsia"/>
                <w:sz w:val="24"/>
              </w:rPr>
              <w:t>交流</w:t>
            </w:r>
            <w:r>
              <w:rPr>
                <w:rFonts w:ascii="黑体" w:eastAsia="黑体" w:hint="eastAsia"/>
                <w:sz w:val="24"/>
              </w:rPr>
              <w:t>学习</w:t>
            </w:r>
            <w:r w:rsidRPr="008A73EA">
              <w:rPr>
                <w:rFonts w:ascii="黑体" w:eastAsia="黑体" w:hint="eastAsia"/>
                <w:sz w:val="24"/>
              </w:rPr>
              <w:t>时间</w:t>
            </w:r>
          </w:p>
        </w:tc>
        <w:tc>
          <w:tcPr>
            <w:tcW w:w="2665" w:type="dxa"/>
            <w:gridSpan w:val="3"/>
            <w:vAlign w:val="center"/>
          </w:tcPr>
          <w:p w:rsidR="00456408" w:rsidRDefault="00456408" w:rsidP="00F81678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20   --   20   </w:t>
            </w:r>
            <w:r>
              <w:rPr>
                <w:rFonts w:hint="eastAsia"/>
                <w:sz w:val="24"/>
              </w:rPr>
              <w:t>学年</w:t>
            </w:r>
          </w:p>
          <w:p w:rsidR="00456408" w:rsidRPr="008A73EA" w:rsidRDefault="00456408" w:rsidP="00F81678">
            <w:pPr>
              <w:ind w:firstLineChars="150"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学期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456408" w:rsidTr="00F81678">
        <w:trPr>
          <w:trHeight w:val="567"/>
          <w:jc w:val="center"/>
        </w:trPr>
        <w:tc>
          <w:tcPr>
            <w:tcW w:w="9783" w:type="dxa"/>
            <w:gridSpan w:val="11"/>
            <w:tcBorders>
              <w:top w:val="double" w:sz="4" w:space="0" w:color="auto"/>
            </w:tcBorders>
            <w:vAlign w:val="center"/>
          </w:tcPr>
          <w:p w:rsidR="00456408" w:rsidRDefault="00456408" w:rsidP="00F81678">
            <w:pPr>
              <w:jc w:val="center"/>
              <w:rPr>
                <w:rFonts w:ascii="楷体_GB2312" w:eastAsia="楷体_GB2312"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在对方学校拟选的课程</w:t>
            </w: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 w:rsidRPr="008A73E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 w:rsidRPr="008A73EA"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 w:rsidRPr="008A73EA">
              <w:rPr>
                <w:rFonts w:hint="eastAsia"/>
                <w:b/>
                <w:sz w:val="24"/>
              </w:rPr>
              <w:t>学分</w:t>
            </w: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 w:rsidRPr="008A73E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 w:rsidRPr="008A73EA"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40" w:lineRule="exact"/>
              <w:jc w:val="center"/>
              <w:rPr>
                <w:rFonts w:hint="eastAsia"/>
                <w:b/>
                <w:sz w:val="24"/>
              </w:rPr>
            </w:pPr>
            <w:r w:rsidRPr="008A73EA">
              <w:rPr>
                <w:rFonts w:hint="eastAsia"/>
                <w:b/>
                <w:sz w:val="24"/>
              </w:rPr>
              <w:t>学分</w:t>
            </w: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 w:rsidRPr="008A73EA"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8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9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10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11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12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456408" w:rsidTr="00F81678">
        <w:trPr>
          <w:trHeight w:val="567"/>
          <w:jc w:val="center"/>
        </w:trPr>
        <w:tc>
          <w:tcPr>
            <w:tcW w:w="752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3247" w:type="dxa"/>
            <w:gridSpan w:val="4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</w:tc>
        <w:tc>
          <w:tcPr>
            <w:tcW w:w="3402" w:type="dxa"/>
            <w:gridSpan w:val="3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23" w:type="dxa"/>
            <w:vAlign w:val="center"/>
          </w:tcPr>
          <w:p w:rsidR="00456408" w:rsidRPr="008A73EA" w:rsidRDefault="00456408" w:rsidP="00F81678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</w:tbl>
    <w:p w:rsidR="00456408" w:rsidRPr="00B87167" w:rsidRDefault="00456408" w:rsidP="00456408">
      <w:pPr>
        <w:rPr>
          <w:rFonts w:hint="eastAsia"/>
          <w:szCs w:val="21"/>
        </w:rPr>
      </w:pPr>
      <w:r w:rsidRPr="00B87167">
        <w:rPr>
          <w:rFonts w:hint="eastAsia"/>
          <w:szCs w:val="21"/>
        </w:rPr>
        <w:t>注：本表一式两份，一份递交所在学院教务办公室，一份学生本人留存。</w:t>
      </w:r>
    </w:p>
    <w:p w:rsidR="00456408" w:rsidRPr="00012F92" w:rsidRDefault="00456408" w:rsidP="00456408">
      <w:pPr>
        <w:rPr>
          <w:rFonts w:hint="eastAsia"/>
          <w:sz w:val="24"/>
        </w:rPr>
      </w:pPr>
    </w:p>
    <w:p w:rsidR="00456408" w:rsidRDefault="00456408" w:rsidP="00456408">
      <w:pPr>
        <w:rPr>
          <w:rFonts w:hint="eastAsia"/>
          <w:b/>
          <w:sz w:val="24"/>
        </w:rPr>
      </w:pPr>
    </w:p>
    <w:p w:rsidR="00456408" w:rsidRDefault="00456408" w:rsidP="00456408">
      <w:pPr>
        <w:rPr>
          <w:rFonts w:hint="eastAsia"/>
          <w:b/>
          <w:sz w:val="24"/>
        </w:rPr>
      </w:pPr>
    </w:p>
    <w:p w:rsidR="00456408" w:rsidRDefault="00456408" w:rsidP="00456408">
      <w:pPr>
        <w:rPr>
          <w:rFonts w:hint="eastAsia"/>
          <w:b/>
          <w:sz w:val="24"/>
        </w:rPr>
      </w:pPr>
      <w:r w:rsidRPr="008F2B0C">
        <w:rPr>
          <w:rFonts w:hint="eastAsia"/>
          <w:b/>
          <w:sz w:val="24"/>
        </w:rPr>
        <w:t>本人签名：</w:t>
      </w:r>
      <w:r>
        <w:rPr>
          <w:rFonts w:hint="eastAsia"/>
          <w:b/>
          <w:sz w:val="24"/>
        </w:rPr>
        <w:t xml:space="preserve">                               </w:t>
      </w:r>
      <w:r>
        <w:rPr>
          <w:rFonts w:hint="eastAsia"/>
          <w:b/>
          <w:sz w:val="24"/>
        </w:rPr>
        <w:t>教学副院长审批意见：</w:t>
      </w:r>
    </w:p>
    <w:p w:rsidR="00456408" w:rsidRDefault="00456408" w:rsidP="00456408">
      <w:pPr>
        <w:rPr>
          <w:rFonts w:hint="eastAsia"/>
          <w:b/>
          <w:sz w:val="24"/>
        </w:rPr>
      </w:pPr>
    </w:p>
    <w:p w:rsidR="00456408" w:rsidRDefault="00456408" w:rsidP="00456408">
      <w:pPr>
        <w:rPr>
          <w:rFonts w:hint="eastAsia"/>
          <w:b/>
          <w:sz w:val="24"/>
        </w:rPr>
      </w:pPr>
    </w:p>
    <w:p w:rsidR="00456408" w:rsidRPr="008F2B0C" w:rsidRDefault="00456408" w:rsidP="00456408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时间：</w:t>
      </w:r>
      <w:r>
        <w:rPr>
          <w:rFonts w:hint="eastAsia"/>
          <w:b/>
          <w:sz w:val="24"/>
        </w:rPr>
        <w:t xml:space="preserve">                                    </w:t>
      </w:r>
      <w:r>
        <w:rPr>
          <w:rFonts w:hint="eastAsia"/>
          <w:b/>
          <w:sz w:val="24"/>
        </w:rPr>
        <w:t>时间：</w:t>
      </w:r>
    </w:p>
    <w:p w:rsidR="00456408" w:rsidRPr="008D59F6" w:rsidRDefault="00456408" w:rsidP="00456408"/>
    <w:p w:rsidR="00456408" w:rsidRDefault="00456408" w:rsidP="00456408">
      <w:pPr>
        <w:rPr>
          <w:ins w:id="1" w:author="刘进军" w:date="2011-10-24T09:18:00Z"/>
          <w:rFonts w:hint="eastAsia"/>
          <w:b/>
          <w:szCs w:val="21"/>
        </w:rPr>
      </w:pPr>
    </w:p>
    <w:p w:rsidR="00456408" w:rsidRDefault="00456408" w:rsidP="00456408">
      <w:pPr>
        <w:rPr>
          <w:rFonts w:hint="eastAsia"/>
          <w:b/>
          <w:szCs w:val="21"/>
        </w:rPr>
      </w:pPr>
    </w:p>
    <w:p w:rsidR="00456408" w:rsidRDefault="00456408" w:rsidP="00456408">
      <w:pPr>
        <w:rPr>
          <w:rFonts w:hint="eastAsia"/>
          <w:b/>
          <w:szCs w:val="21"/>
        </w:rPr>
      </w:pPr>
    </w:p>
    <w:p w:rsidR="006C60AE" w:rsidRDefault="006C60AE"/>
    <w:sectPr w:rsidR="006C60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08"/>
    <w:rsid w:val="0000179D"/>
    <w:rsid w:val="000027FA"/>
    <w:rsid w:val="000029B2"/>
    <w:rsid w:val="00002D24"/>
    <w:rsid w:val="00003D6D"/>
    <w:rsid w:val="00014699"/>
    <w:rsid w:val="00021713"/>
    <w:rsid w:val="00025FA1"/>
    <w:rsid w:val="0003092D"/>
    <w:rsid w:val="00040C35"/>
    <w:rsid w:val="000418D0"/>
    <w:rsid w:val="0004302E"/>
    <w:rsid w:val="00045F50"/>
    <w:rsid w:val="0005112E"/>
    <w:rsid w:val="0005367A"/>
    <w:rsid w:val="00055060"/>
    <w:rsid w:val="00063B13"/>
    <w:rsid w:val="000662C9"/>
    <w:rsid w:val="000700B2"/>
    <w:rsid w:val="000717FD"/>
    <w:rsid w:val="000724F4"/>
    <w:rsid w:val="00072A1C"/>
    <w:rsid w:val="000803FA"/>
    <w:rsid w:val="00080F51"/>
    <w:rsid w:val="00081B83"/>
    <w:rsid w:val="000830E6"/>
    <w:rsid w:val="00085CBB"/>
    <w:rsid w:val="000907C6"/>
    <w:rsid w:val="000930C9"/>
    <w:rsid w:val="000A2D7D"/>
    <w:rsid w:val="000A31FB"/>
    <w:rsid w:val="000A4013"/>
    <w:rsid w:val="000A58A6"/>
    <w:rsid w:val="000A730D"/>
    <w:rsid w:val="000B09FB"/>
    <w:rsid w:val="000B3BC5"/>
    <w:rsid w:val="000B4189"/>
    <w:rsid w:val="000B44BC"/>
    <w:rsid w:val="000C76FF"/>
    <w:rsid w:val="000C7858"/>
    <w:rsid w:val="000D1774"/>
    <w:rsid w:val="000D1BEC"/>
    <w:rsid w:val="000D21B8"/>
    <w:rsid w:val="000E26B1"/>
    <w:rsid w:val="000E2D15"/>
    <w:rsid w:val="000E4576"/>
    <w:rsid w:val="000F4FDC"/>
    <w:rsid w:val="000F7390"/>
    <w:rsid w:val="00102067"/>
    <w:rsid w:val="0010339A"/>
    <w:rsid w:val="00116435"/>
    <w:rsid w:val="00116B97"/>
    <w:rsid w:val="001200F9"/>
    <w:rsid w:val="0013233F"/>
    <w:rsid w:val="00132968"/>
    <w:rsid w:val="00134D5F"/>
    <w:rsid w:val="001410F4"/>
    <w:rsid w:val="0014157F"/>
    <w:rsid w:val="001427E2"/>
    <w:rsid w:val="00144689"/>
    <w:rsid w:val="001471F2"/>
    <w:rsid w:val="00150741"/>
    <w:rsid w:val="00153A5B"/>
    <w:rsid w:val="00154EA7"/>
    <w:rsid w:val="00155255"/>
    <w:rsid w:val="0015773B"/>
    <w:rsid w:val="00160314"/>
    <w:rsid w:val="0016684A"/>
    <w:rsid w:val="00171A79"/>
    <w:rsid w:val="00173A7E"/>
    <w:rsid w:val="00174758"/>
    <w:rsid w:val="001802D9"/>
    <w:rsid w:val="00187899"/>
    <w:rsid w:val="00190CD5"/>
    <w:rsid w:val="00191072"/>
    <w:rsid w:val="001929E9"/>
    <w:rsid w:val="00192D13"/>
    <w:rsid w:val="001934D4"/>
    <w:rsid w:val="00195936"/>
    <w:rsid w:val="001A05ED"/>
    <w:rsid w:val="001A30B5"/>
    <w:rsid w:val="001A38A9"/>
    <w:rsid w:val="001A4E86"/>
    <w:rsid w:val="001A650F"/>
    <w:rsid w:val="001B24B7"/>
    <w:rsid w:val="001B5D43"/>
    <w:rsid w:val="001B6D82"/>
    <w:rsid w:val="001B7AEC"/>
    <w:rsid w:val="001C0049"/>
    <w:rsid w:val="001C0122"/>
    <w:rsid w:val="001C1D47"/>
    <w:rsid w:val="001C4983"/>
    <w:rsid w:val="001C4BE8"/>
    <w:rsid w:val="001C72B2"/>
    <w:rsid w:val="001D0B1C"/>
    <w:rsid w:val="001D20BD"/>
    <w:rsid w:val="001D392F"/>
    <w:rsid w:val="001E0376"/>
    <w:rsid w:val="001E14FE"/>
    <w:rsid w:val="001E2DF5"/>
    <w:rsid w:val="001E3B88"/>
    <w:rsid w:val="001E6727"/>
    <w:rsid w:val="001F044D"/>
    <w:rsid w:val="001F160A"/>
    <w:rsid w:val="001F203F"/>
    <w:rsid w:val="001F26A3"/>
    <w:rsid w:val="001F64F1"/>
    <w:rsid w:val="002001C9"/>
    <w:rsid w:val="00205FD3"/>
    <w:rsid w:val="002061AC"/>
    <w:rsid w:val="0020671D"/>
    <w:rsid w:val="00210356"/>
    <w:rsid w:val="00211671"/>
    <w:rsid w:val="00213EA3"/>
    <w:rsid w:val="00216BDD"/>
    <w:rsid w:val="00220884"/>
    <w:rsid w:val="00226026"/>
    <w:rsid w:val="0023012D"/>
    <w:rsid w:val="0024052C"/>
    <w:rsid w:val="00241E56"/>
    <w:rsid w:val="002423BA"/>
    <w:rsid w:val="00242852"/>
    <w:rsid w:val="00246AE0"/>
    <w:rsid w:val="00247987"/>
    <w:rsid w:val="00251C7A"/>
    <w:rsid w:val="00255376"/>
    <w:rsid w:val="00255813"/>
    <w:rsid w:val="0025632A"/>
    <w:rsid w:val="00262518"/>
    <w:rsid w:val="0026328C"/>
    <w:rsid w:val="00263C3A"/>
    <w:rsid w:val="00264625"/>
    <w:rsid w:val="00266838"/>
    <w:rsid w:val="0027140D"/>
    <w:rsid w:val="00275779"/>
    <w:rsid w:val="002833EF"/>
    <w:rsid w:val="002849D5"/>
    <w:rsid w:val="00287993"/>
    <w:rsid w:val="00287F9E"/>
    <w:rsid w:val="00290AB7"/>
    <w:rsid w:val="0029599D"/>
    <w:rsid w:val="00295F06"/>
    <w:rsid w:val="002962AD"/>
    <w:rsid w:val="002A2748"/>
    <w:rsid w:val="002A2F0B"/>
    <w:rsid w:val="002A47BB"/>
    <w:rsid w:val="002A47DA"/>
    <w:rsid w:val="002B0791"/>
    <w:rsid w:val="002B266E"/>
    <w:rsid w:val="002B449D"/>
    <w:rsid w:val="002B7283"/>
    <w:rsid w:val="002B77A1"/>
    <w:rsid w:val="002C55FA"/>
    <w:rsid w:val="002C6962"/>
    <w:rsid w:val="002C6ADD"/>
    <w:rsid w:val="002D08FF"/>
    <w:rsid w:val="002D0939"/>
    <w:rsid w:val="002D1F41"/>
    <w:rsid w:val="002D51BD"/>
    <w:rsid w:val="002D723A"/>
    <w:rsid w:val="002E2524"/>
    <w:rsid w:val="002E2EF0"/>
    <w:rsid w:val="002E55E6"/>
    <w:rsid w:val="002F0382"/>
    <w:rsid w:val="002F12A2"/>
    <w:rsid w:val="002F1F33"/>
    <w:rsid w:val="002F3E31"/>
    <w:rsid w:val="003005FC"/>
    <w:rsid w:val="00300F95"/>
    <w:rsid w:val="003039D4"/>
    <w:rsid w:val="00305A38"/>
    <w:rsid w:val="00307061"/>
    <w:rsid w:val="00307DD1"/>
    <w:rsid w:val="00313F81"/>
    <w:rsid w:val="003208E6"/>
    <w:rsid w:val="00323023"/>
    <w:rsid w:val="00323B50"/>
    <w:rsid w:val="0032748C"/>
    <w:rsid w:val="003275C8"/>
    <w:rsid w:val="00334E5A"/>
    <w:rsid w:val="00336B27"/>
    <w:rsid w:val="003371C4"/>
    <w:rsid w:val="003454D0"/>
    <w:rsid w:val="00346D65"/>
    <w:rsid w:val="00356719"/>
    <w:rsid w:val="003571BE"/>
    <w:rsid w:val="0036023B"/>
    <w:rsid w:val="00361C6C"/>
    <w:rsid w:val="00362902"/>
    <w:rsid w:val="00365D58"/>
    <w:rsid w:val="00374B98"/>
    <w:rsid w:val="00375BD9"/>
    <w:rsid w:val="0038149A"/>
    <w:rsid w:val="00382E76"/>
    <w:rsid w:val="00382F89"/>
    <w:rsid w:val="00390C24"/>
    <w:rsid w:val="003A6747"/>
    <w:rsid w:val="003A73C7"/>
    <w:rsid w:val="003A7978"/>
    <w:rsid w:val="003B466E"/>
    <w:rsid w:val="003B5720"/>
    <w:rsid w:val="003C5658"/>
    <w:rsid w:val="003D0E82"/>
    <w:rsid w:val="003D1651"/>
    <w:rsid w:val="003E0C36"/>
    <w:rsid w:val="003E67A3"/>
    <w:rsid w:val="003F1F82"/>
    <w:rsid w:val="003F609A"/>
    <w:rsid w:val="004022A9"/>
    <w:rsid w:val="00402D33"/>
    <w:rsid w:val="004051C5"/>
    <w:rsid w:val="0040587D"/>
    <w:rsid w:val="00405ADE"/>
    <w:rsid w:val="00406171"/>
    <w:rsid w:val="0041071E"/>
    <w:rsid w:val="00411543"/>
    <w:rsid w:val="00412CC4"/>
    <w:rsid w:val="00421904"/>
    <w:rsid w:val="00424318"/>
    <w:rsid w:val="00426630"/>
    <w:rsid w:val="0042668A"/>
    <w:rsid w:val="00427E56"/>
    <w:rsid w:val="004303D4"/>
    <w:rsid w:val="00430A6B"/>
    <w:rsid w:val="00433E4A"/>
    <w:rsid w:val="00433EF2"/>
    <w:rsid w:val="004359E6"/>
    <w:rsid w:val="00440FD2"/>
    <w:rsid w:val="0044722B"/>
    <w:rsid w:val="00447D95"/>
    <w:rsid w:val="00452541"/>
    <w:rsid w:val="00452DE4"/>
    <w:rsid w:val="0045523A"/>
    <w:rsid w:val="00456408"/>
    <w:rsid w:val="00462BB4"/>
    <w:rsid w:val="00464A68"/>
    <w:rsid w:val="00464AD1"/>
    <w:rsid w:val="00464FBE"/>
    <w:rsid w:val="00466328"/>
    <w:rsid w:val="00470717"/>
    <w:rsid w:val="00473156"/>
    <w:rsid w:val="00475040"/>
    <w:rsid w:val="004767AB"/>
    <w:rsid w:val="00480D12"/>
    <w:rsid w:val="004839E0"/>
    <w:rsid w:val="00484F9B"/>
    <w:rsid w:val="00490E5F"/>
    <w:rsid w:val="00492508"/>
    <w:rsid w:val="004930D4"/>
    <w:rsid w:val="00494B2E"/>
    <w:rsid w:val="004A0B8C"/>
    <w:rsid w:val="004A47C4"/>
    <w:rsid w:val="004A5C82"/>
    <w:rsid w:val="004B171C"/>
    <w:rsid w:val="004B2FBF"/>
    <w:rsid w:val="004B4A82"/>
    <w:rsid w:val="004B6007"/>
    <w:rsid w:val="004B639D"/>
    <w:rsid w:val="004B69CF"/>
    <w:rsid w:val="004B7AD5"/>
    <w:rsid w:val="004C2013"/>
    <w:rsid w:val="004C4211"/>
    <w:rsid w:val="004C557F"/>
    <w:rsid w:val="004C6E4E"/>
    <w:rsid w:val="004D3737"/>
    <w:rsid w:val="004D3991"/>
    <w:rsid w:val="004D3B91"/>
    <w:rsid w:val="004D6422"/>
    <w:rsid w:val="004E3449"/>
    <w:rsid w:val="004E4EA1"/>
    <w:rsid w:val="004E519F"/>
    <w:rsid w:val="0050120B"/>
    <w:rsid w:val="00505DAA"/>
    <w:rsid w:val="00511D7D"/>
    <w:rsid w:val="00513AEE"/>
    <w:rsid w:val="005202A1"/>
    <w:rsid w:val="005205D9"/>
    <w:rsid w:val="00526A52"/>
    <w:rsid w:val="005320F5"/>
    <w:rsid w:val="00532312"/>
    <w:rsid w:val="00541590"/>
    <w:rsid w:val="00541C5E"/>
    <w:rsid w:val="005450C3"/>
    <w:rsid w:val="0055079A"/>
    <w:rsid w:val="00555421"/>
    <w:rsid w:val="00557491"/>
    <w:rsid w:val="00562292"/>
    <w:rsid w:val="005660F2"/>
    <w:rsid w:val="00567D6F"/>
    <w:rsid w:val="0057380A"/>
    <w:rsid w:val="00583C4B"/>
    <w:rsid w:val="005863DE"/>
    <w:rsid w:val="00594764"/>
    <w:rsid w:val="005A29F1"/>
    <w:rsid w:val="005A57F6"/>
    <w:rsid w:val="005A6631"/>
    <w:rsid w:val="005A6CD9"/>
    <w:rsid w:val="005B30D5"/>
    <w:rsid w:val="005B30DE"/>
    <w:rsid w:val="005B37CB"/>
    <w:rsid w:val="005B3F7F"/>
    <w:rsid w:val="005C1299"/>
    <w:rsid w:val="005C30ED"/>
    <w:rsid w:val="005C3ADB"/>
    <w:rsid w:val="005C3C79"/>
    <w:rsid w:val="005C3DA0"/>
    <w:rsid w:val="005C43E8"/>
    <w:rsid w:val="005C7208"/>
    <w:rsid w:val="005D3EFC"/>
    <w:rsid w:val="005D4742"/>
    <w:rsid w:val="005D5974"/>
    <w:rsid w:val="005E1022"/>
    <w:rsid w:val="005E2078"/>
    <w:rsid w:val="005E7578"/>
    <w:rsid w:val="005F0DD2"/>
    <w:rsid w:val="005F0DF7"/>
    <w:rsid w:val="005F29DD"/>
    <w:rsid w:val="005F403D"/>
    <w:rsid w:val="005F5C4F"/>
    <w:rsid w:val="005F6D26"/>
    <w:rsid w:val="00601580"/>
    <w:rsid w:val="00602869"/>
    <w:rsid w:val="00605E30"/>
    <w:rsid w:val="00614E82"/>
    <w:rsid w:val="00621836"/>
    <w:rsid w:val="00623ECC"/>
    <w:rsid w:val="0062558F"/>
    <w:rsid w:val="0062685B"/>
    <w:rsid w:val="0063141D"/>
    <w:rsid w:val="00631D2F"/>
    <w:rsid w:val="00633CAD"/>
    <w:rsid w:val="00645F58"/>
    <w:rsid w:val="00647948"/>
    <w:rsid w:val="00656640"/>
    <w:rsid w:val="00657B95"/>
    <w:rsid w:val="00660712"/>
    <w:rsid w:val="00661FEE"/>
    <w:rsid w:val="00662914"/>
    <w:rsid w:val="00664782"/>
    <w:rsid w:val="00665060"/>
    <w:rsid w:val="0066730E"/>
    <w:rsid w:val="00674192"/>
    <w:rsid w:val="006744F9"/>
    <w:rsid w:val="006747E9"/>
    <w:rsid w:val="00674A8E"/>
    <w:rsid w:val="00675110"/>
    <w:rsid w:val="00677AA3"/>
    <w:rsid w:val="00681526"/>
    <w:rsid w:val="00682764"/>
    <w:rsid w:val="00683507"/>
    <w:rsid w:val="0069099B"/>
    <w:rsid w:val="00691A60"/>
    <w:rsid w:val="00692181"/>
    <w:rsid w:val="006949C6"/>
    <w:rsid w:val="0069705B"/>
    <w:rsid w:val="006A5E1B"/>
    <w:rsid w:val="006B3B15"/>
    <w:rsid w:val="006B68E2"/>
    <w:rsid w:val="006C076D"/>
    <w:rsid w:val="006C18ED"/>
    <w:rsid w:val="006C1A73"/>
    <w:rsid w:val="006C5439"/>
    <w:rsid w:val="006C60AE"/>
    <w:rsid w:val="006C6D81"/>
    <w:rsid w:val="006D55A2"/>
    <w:rsid w:val="006D7405"/>
    <w:rsid w:val="006D7DAB"/>
    <w:rsid w:val="006E0190"/>
    <w:rsid w:val="006E2174"/>
    <w:rsid w:val="006E2D7B"/>
    <w:rsid w:val="006E5365"/>
    <w:rsid w:val="006E60F8"/>
    <w:rsid w:val="006E7241"/>
    <w:rsid w:val="006E7490"/>
    <w:rsid w:val="006F090C"/>
    <w:rsid w:val="006F1E5B"/>
    <w:rsid w:val="006F3463"/>
    <w:rsid w:val="006F5373"/>
    <w:rsid w:val="006F5F05"/>
    <w:rsid w:val="00701D6B"/>
    <w:rsid w:val="00701FD0"/>
    <w:rsid w:val="00713204"/>
    <w:rsid w:val="00716F95"/>
    <w:rsid w:val="0071777C"/>
    <w:rsid w:val="00720066"/>
    <w:rsid w:val="007228D2"/>
    <w:rsid w:val="0072380C"/>
    <w:rsid w:val="00725048"/>
    <w:rsid w:val="00726E2E"/>
    <w:rsid w:val="0072761E"/>
    <w:rsid w:val="00727F1C"/>
    <w:rsid w:val="007330B9"/>
    <w:rsid w:val="007341A8"/>
    <w:rsid w:val="00737739"/>
    <w:rsid w:val="0074141B"/>
    <w:rsid w:val="007418D2"/>
    <w:rsid w:val="00743171"/>
    <w:rsid w:val="00745A33"/>
    <w:rsid w:val="00746700"/>
    <w:rsid w:val="0074695D"/>
    <w:rsid w:val="00746D35"/>
    <w:rsid w:val="00746D9A"/>
    <w:rsid w:val="00747EB9"/>
    <w:rsid w:val="007508BA"/>
    <w:rsid w:val="0075515F"/>
    <w:rsid w:val="007561BC"/>
    <w:rsid w:val="00756DC4"/>
    <w:rsid w:val="00762809"/>
    <w:rsid w:val="00771833"/>
    <w:rsid w:val="00773D6D"/>
    <w:rsid w:val="007765D0"/>
    <w:rsid w:val="00777162"/>
    <w:rsid w:val="00781861"/>
    <w:rsid w:val="007821AD"/>
    <w:rsid w:val="00783AF6"/>
    <w:rsid w:val="00785B18"/>
    <w:rsid w:val="0078756D"/>
    <w:rsid w:val="007931C1"/>
    <w:rsid w:val="00793F68"/>
    <w:rsid w:val="007A1BA5"/>
    <w:rsid w:val="007B6546"/>
    <w:rsid w:val="007C1216"/>
    <w:rsid w:val="007C439C"/>
    <w:rsid w:val="007C4552"/>
    <w:rsid w:val="007C6E6A"/>
    <w:rsid w:val="007D1A7F"/>
    <w:rsid w:val="007D5FF8"/>
    <w:rsid w:val="007D70AE"/>
    <w:rsid w:val="007D72AC"/>
    <w:rsid w:val="007E24C5"/>
    <w:rsid w:val="007E36C2"/>
    <w:rsid w:val="007E4AC0"/>
    <w:rsid w:val="007F3678"/>
    <w:rsid w:val="007F45D5"/>
    <w:rsid w:val="00802352"/>
    <w:rsid w:val="00803E27"/>
    <w:rsid w:val="00803FBE"/>
    <w:rsid w:val="00806BF2"/>
    <w:rsid w:val="00813FC5"/>
    <w:rsid w:val="00815607"/>
    <w:rsid w:val="00817EE4"/>
    <w:rsid w:val="0082057C"/>
    <w:rsid w:val="008229C1"/>
    <w:rsid w:val="00822A67"/>
    <w:rsid w:val="00832419"/>
    <w:rsid w:val="00833F37"/>
    <w:rsid w:val="008435F3"/>
    <w:rsid w:val="00844784"/>
    <w:rsid w:val="00845E9C"/>
    <w:rsid w:val="00847E5F"/>
    <w:rsid w:val="0085395A"/>
    <w:rsid w:val="00854913"/>
    <w:rsid w:val="00860063"/>
    <w:rsid w:val="00860433"/>
    <w:rsid w:val="008705D9"/>
    <w:rsid w:val="00872AB7"/>
    <w:rsid w:val="008740A2"/>
    <w:rsid w:val="008751E6"/>
    <w:rsid w:val="00875750"/>
    <w:rsid w:val="008817C5"/>
    <w:rsid w:val="0088278C"/>
    <w:rsid w:val="00883F24"/>
    <w:rsid w:val="008841D1"/>
    <w:rsid w:val="008850DC"/>
    <w:rsid w:val="00885241"/>
    <w:rsid w:val="0089297B"/>
    <w:rsid w:val="00894871"/>
    <w:rsid w:val="00895F8F"/>
    <w:rsid w:val="008969BF"/>
    <w:rsid w:val="00896CF4"/>
    <w:rsid w:val="008A0826"/>
    <w:rsid w:val="008A4862"/>
    <w:rsid w:val="008B06AA"/>
    <w:rsid w:val="008B1EBC"/>
    <w:rsid w:val="008C669F"/>
    <w:rsid w:val="008C74A5"/>
    <w:rsid w:val="008D0589"/>
    <w:rsid w:val="008D55B7"/>
    <w:rsid w:val="008D71B1"/>
    <w:rsid w:val="008E0B6F"/>
    <w:rsid w:val="008E4664"/>
    <w:rsid w:val="008F004C"/>
    <w:rsid w:val="008F028F"/>
    <w:rsid w:val="008F1AFC"/>
    <w:rsid w:val="008F2849"/>
    <w:rsid w:val="008F3FD3"/>
    <w:rsid w:val="008F558D"/>
    <w:rsid w:val="00901A23"/>
    <w:rsid w:val="00901F6D"/>
    <w:rsid w:val="009024C2"/>
    <w:rsid w:val="00913E13"/>
    <w:rsid w:val="00914490"/>
    <w:rsid w:val="00914A99"/>
    <w:rsid w:val="00914DB5"/>
    <w:rsid w:val="009219BB"/>
    <w:rsid w:val="0092262B"/>
    <w:rsid w:val="00924187"/>
    <w:rsid w:val="00924238"/>
    <w:rsid w:val="0093367B"/>
    <w:rsid w:val="00933692"/>
    <w:rsid w:val="0093587B"/>
    <w:rsid w:val="009377C8"/>
    <w:rsid w:val="00942C58"/>
    <w:rsid w:val="00943AF1"/>
    <w:rsid w:val="0095155B"/>
    <w:rsid w:val="00952E9D"/>
    <w:rsid w:val="00954E0F"/>
    <w:rsid w:val="00955996"/>
    <w:rsid w:val="00960DA9"/>
    <w:rsid w:val="00962909"/>
    <w:rsid w:val="00962E4A"/>
    <w:rsid w:val="00962FA5"/>
    <w:rsid w:val="009644FC"/>
    <w:rsid w:val="00964A1E"/>
    <w:rsid w:val="00971696"/>
    <w:rsid w:val="00972EC6"/>
    <w:rsid w:val="00976252"/>
    <w:rsid w:val="00985C4D"/>
    <w:rsid w:val="0098656D"/>
    <w:rsid w:val="00987A14"/>
    <w:rsid w:val="0099089E"/>
    <w:rsid w:val="00993970"/>
    <w:rsid w:val="00994D30"/>
    <w:rsid w:val="00996268"/>
    <w:rsid w:val="00997193"/>
    <w:rsid w:val="009A2258"/>
    <w:rsid w:val="009A5125"/>
    <w:rsid w:val="009A676A"/>
    <w:rsid w:val="009A7D93"/>
    <w:rsid w:val="009B12B0"/>
    <w:rsid w:val="009B3780"/>
    <w:rsid w:val="009B4F49"/>
    <w:rsid w:val="009C0F16"/>
    <w:rsid w:val="009C2017"/>
    <w:rsid w:val="009C5771"/>
    <w:rsid w:val="009C61EE"/>
    <w:rsid w:val="009C752F"/>
    <w:rsid w:val="009D4BA9"/>
    <w:rsid w:val="009D5E97"/>
    <w:rsid w:val="009D77E6"/>
    <w:rsid w:val="009F1D8E"/>
    <w:rsid w:val="009F2AAB"/>
    <w:rsid w:val="009F4635"/>
    <w:rsid w:val="009F659D"/>
    <w:rsid w:val="009F7191"/>
    <w:rsid w:val="00A0314D"/>
    <w:rsid w:val="00A06340"/>
    <w:rsid w:val="00A15F42"/>
    <w:rsid w:val="00A205A5"/>
    <w:rsid w:val="00A228FF"/>
    <w:rsid w:val="00A369BB"/>
    <w:rsid w:val="00A40B17"/>
    <w:rsid w:val="00A44B38"/>
    <w:rsid w:val="00A451DA"/>
    <w:rsid w:val="00A4577C"/>
    <w:rsid w:val="00A6115E"/>
    <w:rsid w:val="00A6167A"/>
    <w:rsid w:val="00A61D66"/>
    <w:rsid w:val="00A62E1E"/>
    <w:rsid w:val="00A65D65"/>
    <w:rsid w:val="00A679C1"/>
    <w:rsid w:val="00A7122A"/>
    <w:rsid w:val="00A7382B"/>
    <w:rsid w:val="00A73D30"/>
    <w:rsid w:val="00A75781"/>
    <w:rsid w:val="00A84E61"/>
    <w:rsid w:val="00A8707B"/>
    <w:rsid w:val="00A8749B"/>
    <w:rsid w:val="00A877A7"/>
    <w:rsid w:val="00A91D0A"/>
    <w:rsid w:val="00A92477"/>
    <w:rsid w:val="00A92C25"/>
    <w:rsid w:val="00A9392E"/>
    <w:rsid w:val="00AA0DDF"/>
    <w:rsid w:val="00AA5084"/>
    <w:rsid w:val="00AB2323"/>
    <w:rsid w:val="00AB48A2"/>
    <w:rsid w:val="00AB7CF7"/>
    <w:rsid w:val="00AC00A6"/>
    <w:rsid w:val="00AC651C"/>
    <w:rsid w:val="00AC7522"/>
    <w:rsid w:val="00AD2773"/>
    <w:rsid w:val="00AD4991"/>
    <w:rsid w:val="00AD4F0E"/>
    <w:rsid w:val="00AD5F4A"/>
    <w:rsid w:val="00AE12E6"/>
    <w:rsid w:val="00AE3F27"/>
    <w:rsid w:val="00AF0A67"/>
    <w:rsid w:val="00AF3836"/>
    <w:rsid w:val="00AF4757"/>
    <w:rsid w:val="00AF761B"/>
    <w:rsid w:val="00B0108C"/>
    <w:rsid w:val="00B018C9"/>
    <w:rsid w:val="00B045E0"/>
    <w:rsid w:val="00B048A1"/>
    <w:rsid w:val="00B07214"/>
    <w:rsid w:val="00B10295"/>
    <w:rsid w:val="00B107EA"/>
    <w:rsid w:val="00B10FC7"/>
    <w:rsid w:val="00B1199C"/>
    <w:rsid w:val="00B13D74"/>
    <w:rsid w:val="00B16D88"/>
    <w:rsid w:val="00B22567"/>
    <w:rsid w:val="00B25E4A"/>
    <w:rsid w:val="00B267BE"/>
    <w:rsid w:val="00B30366"/>
    <w:rsid w:val="00B31925"/>
    <w:rsid w:val="00B4126A"/>
    <w:rsid w:val="00B420F5"/>
    <w:rsid w:val="00B4568C"/>
    <w:rsid w:val="00B45754"/>
    <w:rsid w:val="00B5064D"/>
    <w:rsid w:val="00B51103"/>
    <w:rsid w:val="00B5242C"/>
    <w:rsid w:val="00B53DBA"/>
    <w:rsid w:val="00B5460F"/>
    <w:rsid w:val="00B6108B"/>
    <w:rsid w:val="00B6362E"/>
    <w:rsid w:val="00B64A57"/>
    <w:rsid w:val="00B64EA0"/>
    <w:rsid w:val="00B665B5"/>
    <w:rsid w:val="00B66667"/>
    <w:rsid w:val="00B7319B"/>
    <w:rsid w:val="00B73DDA"/>
    <w:rsid w:val="00B74458"/>
    <w:rsid w:val="00B75413"/>
    <w:rsid w:val="00B75749"/>
    <w:rsid w:val="00B75B80"/>
    <w:rsid w:val="00B7723B"/>
    <w:rsid w:val="00B80608"/>
    <w:rsid w:val="00B80A4E"/>
    <w:rsid w:val="00B82D2A"/>
    <w:rsid w:val="00B840F9"/>
    <w:rsid w:val="00B85DAB"/>
    <w:rsid w:val="00B86228"/>
    <w:rsid w:val="00B87333"/>
    <w:rsid w:val="00B91BDB"/>
    <w:rsid w:val="00B91C90"/>
    <w:rsid w:val="00B93A6A"/>
    <w:rsid w:val="00B94A8E"/>
    <w:rsid w:val="00B94F0D"/>
    <w:rsid w:val="00B95EB6"/>
    <w:rsid w:val="00BA12BC"/>
    <w:rsid w:val="00BA2E08"/>
    <w:rsid w:val="00BA3217"/>
    <w:rsid w:val="00BA32E2"/>
    <w:rsid w:val="00BA352C"/>
    <w:rsid w:val="00BA47B3"/>
    <w:rsid w:val="00BA5F41"/>
    <w:rsid w:val="00BB5B0E"/>
    <w:rsid w:val="00BB5C7C"/>
    <w:rsid w:val="00BD042E"/>
    <w:rsid w:val="00BD3ECA"/>
    <w:rsid w:val="00BD4D98"/>
    <w:rsid w:val="00BD62F2"/>
    <w:rsid w:val="00BE3503"/>
    <w:rsid w:val="00BE37FB"/>
    <w:rsid w:val="00BE5C8F"/>
    <w:rsid w:val="00BF33CE"/>
    <w:rsid w:val="00BF396E"/>
    <w:rsid w:val="00BF6D5E"/>
    <w:rsid w:val="00BF6FA7"/>
    <w:rsid w:val="00C02486"/>
    <w:rsid w:val="00C04ADB"/>
    <w:rsid w:val="00C04BDC"/>
    <w:rsid w:val="00C07717"/>
    <w:rsid w:val="00C104F8"/>
    <w:rsid w:val="00C1144A"/>
    <w:rsid w:val="00C256D2"/>
    <w:rsid w:val="00C267E2"/>
    <w:rsid w:val="00C33434"/>
    <w:rsid w:val="00C37247"/>
    <w:rsid w:val="00C37881"/>
    <w:rsid w:val="00C411EB"/>
    <w:rsid w:val="00C41373"/>
    <w:rsid w:val="00C4780D"/>
    <w:rsid w:val="00C51A22"/>
    <w:rsid w:val="00C52CC6"/>
    <w:rsid w:val="00C53E62"/>
    <w:rsid w:val="00C54CB1"/>
    <w:rsid w:val="00C6463D"/>
    <w:rsid w:val="00C6547E"/>
    <w:rsid w:val="00C758D2"/>
    <w:rsid w:val="00C76762"/>
    <w:rsid w:val="00C773F6"/>
    <w:rsid w:val="00C777B9"/>
    <w:rsid w:val="00C818F4"/>
    <w:rsid w:val="00C842C2"/>
    <w:rsid w:val="00C84C7C"/>
    <w:rsid w:val="00C854F2"/>
    <w:rsid w:val="00C9198F"/>
    <w:rsid w:val="00C949FE"/>
    <w:rsid w:val="00C96EF6"/>
    <w:rsid w:val="00CA18F6"/>
    <w:rsid w:val="00CA5DC1"/>
    <w:rsid w:val="00CB30B2"/>
    <w:rsid w:val="00CB40B6"/>
    <w:rsid w:val="00CB4501"/>
    <w:rsid w:val="00CB473E"/>
    <w:rsid w:val="00CB48AD"/>
    <w:rsid w:val="00CC33A9"/>
    <w:rsid w:val="00CC5151"/>
    <w:rsid w:val="00CC52CF"/>
    <w:rsid w:val="00CC5393"/>
    <w:rsid w:val="00CC5714"/>
    <w:rsid w:val="00CC5BE5"/>
    <w:rsid w:val="00CC65FF"/>
    <w:rsid w:val="00CD363F"/>
    <w:rsid w:val="00CD50E4"/>
    <w:rsid w:val="00CD58CF"/>
    <w:rsid w:val="00CE112A"/>
    <w:rsid w:val="00CE319A"/>
    <w:rsid w:val="00CE7B67"/>
    <w:rsid w:val="00CF0824"/>
    <w:rsid w:val="00CF27DA"/>
    <w:rsid w:val="00CF6213"/>
    <w:rsid w:val="00D00467"/>
    <w:rsid w:val="00D00CE6"/>
    <w:rsid w:val="00D03583"/>
    <w:rsid w:val="00D03C73"/>
    <w:rsid w:val="00D05B11"/>
    <w:rsid w:val="00D11264"/>
    <w:rsid w:val="00D146CC"/>
    <w:rsid w:val="00D158DE"/>
    <w:rsid w:val="00D23C5A"/>
    <w:rsid w:val="00D23FA8"/>
    <w:rsid w:val="00D26248"/>
    <w:rsid w:val="00D31910"/>
    <w:rsid w:val="00D33694"/>
    <w:rsid w:val="00D34E47"/>
    <w:rsid w:val="00D37927"/>
    <w:rsid w:val="00D42EE4"/>
    <w:rsid w:val="00D44914"/>
    <w:rsid w:val="00D47B45"/>
    <w:rsid w:val="00D5032E"/>
    <w:rsid w:val="00D52557"/>
    <w:rsid w:val="00D53610"/>
    <w:rsid w:val="00D601F9"/>
    <w:rsid w:val="00D60C1C"/>
    <w:rsid w:val="00D63C1E"/>
    <w:rsid w:val="00D654BA"/>
    <w:rsid w:val="00D715A6"/>
    <w:rsid w:val="00D7262D"/>
    <w:rsid w:val="00D81828"/>
    <w:rsid w:val="00D82544"/>
    <w:rsid w:val="00D935FF"/>
    <w:rsid w:val="00D93886"/>
    <w:rsid w:val="00D94805"/>
    <w:rsid w:val="00DA1E42"/>
    <w:rsid w:val="00DA3600"/>
    <w:rsid w:val="00DA3ED2"/>
    <w:rsid w:val="00DA686F"/>
    <w:rsid w:val="00DC2714"/>
    <w:rsid w:val="00DC3582"/>
    <w:rsid w:val="00DC6488"/>
    <w:rsid w:val="00DC6F47"/>
    <w:rsid w:val="00DD03EB"/>
    <w:rsid w:val="00DD063D"/>
    <w:rsid w:val="00DD0AE8"/>
    <w:rsid w:val="00DD5ACC"/>
    <w:rsid w:val="00DD6206"/>
    <w:rsid w:val="00DD79A8"/>
    <w:rsid w:val="00DE1F5C"/>
    <w:rsid w:val="00DE2D70"/>
    <w:rsid w:val="00DE3F86"/>
    <w:rsid w:val="00DE58E7"/>
    <w:rsid w:val="00DF3252"/>
    <w:rsid w:val="00DF4880"/>
    <w:rsid w:val="00DF7104"/>
    <w:rsid w:val="00DF71BA"/>
    <w:rsid w:val="00E02141"/>
    <w:rsid w:val="00E11008"/>
    <w:rsid w:val="00E1154D"/>
    <w:rsid w:val="00E14E00"/>
    <w:rsid w:val="00E160FB"/>
    <w:rsid w:val="00E210C0"/>
    <w:rsid w:val="00E212F3"/>
    <w:rsid w:val="00E235C1"/>
    <w:rsid w:val="00E246D0"/>
    <w:rsid w:val="00E24A83"/>
    <w:rsid w:val="00E255F2"/>
    <w:rsid w:val="00E32DEA"/>
    <w:rsid w:val="00E34ADA"/>
    <w:rsid w:val="00E36D4D"/>
    <w:rsid w:val="00E4102E"/>
    <w:rsid w:val="00E41DE1"/>
    <w:rsid w:val="00E432A3"/>
    <w:rsid w:val="00E43B35"/>
    <w:rsid w:val="00E44A65"/>
    <w:rsid w:val="00E44C9A"/>
    <w:rsid w:val="00E471A4"/>
    <w:rsid w:val="00E502AB"/>
    <w:rsid w:val="00E5040E"/>
    <w:rsid w:val="00E5087A"/>
    <w:rsid w:val="00E55502"/>
    <w:rsid w:val="00E56502"/>
    <w:rsid w:val="00E5671B"/>
    <w:rsid w:val="00E57B16"/>
    <w:rsid w:val="00E64660"/>
    <w:rsid w:val="00E74753"/>
    <w:rsid w:val="00E755D5"/>
    <w:rsid w:val="00E77848"/>
    <w:rsid w:val="00E8221A"/>
    <w:rsid w:val="00E860B4"/>
    <w:rsid w:val="00E90A28"/>
    <w:rsid w:val="00E91ABA"/>
    <w:rsid w:val="00E922DF"/>
    <w:rsid w:val="00E938EB"/>
    <w:rsid w:val="00E97D79"/>
    <w:rsid w:val="00EA5E2A"/>
    <w:rsid w:val="00EA65EF"/>
    <w:rsid w:val="00EB3C4A"/>
    <w:rsid w:val="00EB531A"/>
    <w:rsid w:val="00EB6545"/>
    <w:rsid w:val="00ED4800"/>
    <w:rsid w:val="00ED71EB"/>
    <w:rsid w:val="00ED7E17"/>
    <w:rsid w:val="00EE2D1A"/>
    <w:rsid w:val="00EE3E41"/>
    <w:rsid w:val="00EE3FE5"/>
    <w:rsid w:val="00EE4B74"/>
    <w:rsid w:val="00EE5305"/>
    <w:rsid w:val="00EF101F"/>
    <w:rsid w:val="00EF2DB7"/>
    <w:rsid w:val="00EF6EAE"/>
    <w:rsid w:val="00EF6EC2"/>
    <w:rsid w:val="00EF7C92"/>
    <w:rsid w:val="00F00D0F"/>
    <w:rsid w:val="00F0140B"/>
    <w:rsid w:val="00F01EA8"/>
    <w:rsid w:val="00F0287A"/>
    <w:rsid w:val="00F044D6"/>
    <w:rsid w:val="00F128E6"/>
    <w:rsid w:val="00F12BC8"/>
    <w:rsid w:val="00F161E7"/>
    <w:rsid w:val="00F17321"/>
    <w:rsid w:val="00F21BDC"/>
    <w:rsid w:val="00F3469F"/>
    <w:rsid w:val="00F421CD"/>
    <w:rsid w:val="00F45881"/>
    <w:rsid w:val="00F45F5B"/>
    <w:rsid w:val="00F4683D"/>
    <w:rsid w:val="00F55B39"/>
    <w:rsid w:val="00F6096A"/>
    <w:rsid w:val="00F642B3"/>
    <w:rsid w:val="00F70128"/>
    <w:rsid w:val="00F75C22"/>
    <w:rsid w:val="00F8087D"/>
    <w:rsid w:val="00F83B8F"/>
    <w:rsid w:val="00F86E1A"/>
    <w:rsid w:val="00FA0060"/>
    <w:rsid w:val="00FA1030"/>
    <w:rsid w:val="00FA3B16"/>
    <w:rsid w:val="00FB0ACA"/>
    <w:rsid w:val="00FC0CEB"/>
    <w:rsid w:val="00FC16A1"/>
    <w:rsid w:val="00FC38B7"/>
    <w:rsid w:val="00FC4483"/>
    <w:rsid w:val="00FC4FE1"/>
    <w:rsid w:val="00FC609C"/>
    <w:rsid w:val="00FC61D5"/>
    <w:rsid w:val="00FC681B"/>
    <w:rsid w:val="00FC7CA3"/>
    <w:rsid w:val="00FD0A88"/>
    <w:rsid w:val="00FD0DAF"/>
    <w:rsid w:val="00FD2651"/>
    <w:rsid w:val="00FD5B4C"/>
    <w:rsid w:val="00FD5FDA"/>
    <w:rsid w:val="00FD64C2"/>
    <w:rsid w:val="00FD6F29"/>
    <w:rsid w:val="00FE0A47"/>
    <w:rsid w:val="00FE3154"/>
    <w:rsid w:val="00FE3BE6"/>
    <w:rsid w:val="00FE407D"/>
    <w:rsid w:val="00FE68F8"/>
    <w:rsid w:val="00FF0135"/>
    <w:rsid w:val="00FF0D35"/>
    <w:rsid w:val="00FF20A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gmz</dc:creator>
  <cp:lastModifiedBy>gmz</cp:lastModifiedBy>
  <cp:revision>1</cp:revision>
  <dcterms:created xsi:type="dcterms:W3CDTF">2015-01-13T06:34:00Z</dcterms:created>
  <dcterms:modified xsi:type="dcterms:W3CDTF">2015-01-13T06:34:00Z</dcterms:modified>
</cp:coreProperties>
</file>